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41"/>
        <w:gridCol w:w="2964"/>
        <w:gridCol w:w="7695"/>
        <w:tblGridChange w:id="0">
          <w:tblGrid>
            <w:gridCol w:w="141"/>
            <w:gridCol w:w="2964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</w:rPr>
              <w:drawing>
                <wp:inline distB="0" distT="0" distL="0" distR="0">
                  <wp:extent cx="1752600" cy="1952625"/>
                  <wp:effectExtent b="0" l="0" r="0" t="0"/>
                  <wp:docPr id="4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6997" l="0" r="0" t="69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9526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ins w:author="Anel Taskynkyzy" w:id="0" w:date="2022-10-31T07:20:17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mallCaps w:val="1"/>
                      <w:color w:val="262626"/>
                      <w:sz w:val="24"/>
                      <w:szCs w:val="24"/>
                      <w:u w:val="single"/>
                      <w:rtl w:val="0"/>
                    </w:rPr>
                    <w:t xml:space="preserve">Тасқынқызы Анель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ins w:author="Anel Taskynkyzy" w:id="1" w:date="2022-10-31T07:20:15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404040"/>
                      <w:sz w:val="24"/>
                      <w:szCs w:val="24"/>
                      <w:rtl w:val="0"/>
                    </w:rPr>
                    <w:t xml:space="preserve">Аудармашы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</w:t>
            </w:r>
            <w:sdt>
              <w:sdtPr>
                <w:tag w:val="goog_rdk_4"/>
              </w:sdtPr>
              <w:sdtContent>
                <w:ins w:author="Anel Taskynkyzy" w:id="2" w:date="2022-10-31T07:20:55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313a43"/>
                      <w:sz w:val="24"/>
                      <w:szCs w:val="24"/>
                      <w:rtl w:val="0"/>
                    </w:rPr>
                    <w:t xml:space="preserve"> Жоғары, Ілияс Жансүгіров атындағы университеті</w:t>
                  </w:r>
                </w:ins>
              </w:sdtContent>
            </w:sdt>
            <w:sdt>
              <w:sdtPr>
                <w:tag w:val="goog_rdk_5"/>
              </w:sdtPr>
              <w:sdtContent>
                <w:del w:author="Anel Taskynkyzy" w:id="2" w:date="2022-10-31T07:20:55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313a43"/>
                      <w:sz w:val="24"/>
                      <w:szCs w:val="24"/>
                      <w:rtl w:val="0"/>
                    </w:rPr>
                    <w:delText xml:space="preserve"> </w:delText>
                  </w:r>
                </w:del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</w:t>
            </w:r>
            <w:sdt>
              <w:sdtPr>
                <w:tag w:val="goog_rdk_6"/>
              </w:sdtPr>
              <w:sdtContent>
                <w:ins w:author="Anel Taskynkyzy" w:id="3" w:date="2022-10-31T07:21:56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313a43"/>
                      <w:sz w:val="24"/>
                      <w:szCs w:val="24"/>
                      <w:rtl w:val="0"/>
                    </w:rPr>
                    <w:t xml:space="preserve">15.01.2002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</w:t>
            </w:r>
            <w:sdt>
              <w:sdtPr>
                <w:tag w:val="goog_rdk_7"/>
              </w:sdtPr>
              <w:sdtContent>
                <w:ins w:author="Anel Taskynkyzy" w:id="4" w:date="2022-10-31T07:22:09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313a43"/>
                      <w:sz w:val="24"/>
                      <w:szCs w:val="24"/>
                      <w:rtl w:val="0"/>
                    </w:rPr>
                    <w:t xml:space="preserve">Талдықорған қаласы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</w:t>
            </w:r>
            <w:sdt>
              <w:sdtPr>
                <w:tag w:val="goog_rdk_8"/>
              </w:sdtPr>
              <w:sdtContent>
                <w:ins w:author="Anel Taskynkyzy" w:id="5" w:date="2022-10-31T07:22:18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313a43"/>
                      <w:sz w:val="24"/>
                      <w:szCs w:val="24"/>
                      <w:rtl w:val="0"/>
                    </w:rPr>
                    <w:t xml:space="preserve">тгрмыс құрмаған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</w:t>
            </w:r>
            <w:sdt>
              <w:sdtPr>
                <w:tag w:val="goog_rdk_9"/>
              </w:sdtPr>
              <w:sdtContent>
                <w:ins w:author="Anel Taskynkyzy" w:id="6" w:date="2022-10-31T07:22:29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313a43"/>
                      <w:sz w:val="24"/>
                      <w:szCs w:val="24"/>
                      <w:rtl w:val="0"/>
                    </w:rPr>
                    <w:t xml:space="preserve">87776206102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10"/>
              </w:sdtPr>
              <w:sdtContent>
                <w:ins w:author="Anel Taskynkyzy" w:id="7" w:date="2022-10-31T07:22:55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404040"/>
                      <w:sz w:val="24"/>
                      <w:szCs w:val="24"/>
                      <w:rtl w:val="0"/>
                    </w:rPr>
                    <w:t xml:space="preserve">anell.taskynkyzy15@mail.ru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sdt>
              <w:sdtPr>
                <w:tag w:val="goog_rdk_12"/>
              </w:sdtPr>
              <w:sdtContent>
                <w:ins w:author="Anel Taskynkyzy" w:id="8" w:date="2022-10-31T07:23:35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mallCaps w:val="1"/>
                      <w:sz w:val="24"/>
                      <w:szCs w:val="24"/>
                      <w:u w:val="single"/>
                      <w:rtl w:val="0"/>
                    </w:rPr>
                    <w:t xml:space="preserve">Аудармашы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2020 қараша – 2021 қаңтар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Ілияс Жансүгіров атындағы университеті, </w:t>
            </w:r>
            <w:sdt>
              <w:sdtPr>
                <w:tag w:val="goog_rdk_13"/>
              </w:sdtPr>
              <w:sdtContent>
                <w:ins w:author="Anel Taskynkyzy" w:id="9" w:date="2022-10-31T07:24:39Z"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404040"/>
                      <w:sz w:val="24"/>
                      <w:szCs w:val="24"/>
                      <w:rtl w:val="0"/>
                    </w:rPr>
                    <w:t xml:space="preserve">Аударма ісі кафедрасы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shd w:fill="f3f3f3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қаңтар -2022 сәуір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Ілияс Жансүгіров атындағы университеті, аударма ісі кафедрасы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 факультет, Аударма Іс мамаңдығы 4 курс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деңгейінде ағылшын тілін білу (сөйлеу)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A2 деңгейінде неміс тілін білу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ДК білімі: MS Word, MS Excel, MS PowerPoint. Кеңсе техникасы бойынша жұмыс білімі...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Шуға қарсы иммунитет - кез келген жағдайда өз жұмысыңызды орындау мүмкіндігі: шу кезінде, қолайсыз ауа-райында және т.б. Сондай-ақ негізінен аудармашыларға арналған.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Ақпаратты жылдам іздеу және сөздікпен жұмыс істеу, техникалық және ғылыми мәтіндермен жұмыс істеу мүмкіндігі, онда тікелей сөзбе-сөз аударма сәйкес келмеуі мүмкін.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тәртіпті сақтау, еңбексүйгіштік;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Оқу практикасы кезінде «өте жақсы» деген баға қойылды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Мектеп оқушылары арасында жүргізілген сауалнама қорытындысы бойынша «Жылдың сүйікті мұғалімі» атағы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Қазақстанда және шетел басылымдарында химия бойынша 10 мақалам жарық көрді.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Бос уақытыңыздағы әрекеттеріңіз: кітап оқу, тамақ әзірлеу, волейбол ойнау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</w:t>
            </w:r>
          </w:p>
          <w:p w:rsidR="00000000" w:rsidDel="00000000" w:rsidP="00000000" w:rsidRDefault="00000000" w:rsidRPr="00000000" w14:paraId="00000035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</w:rPr>
              <w:drawing>
                <wp:inline distB="0" distT="0" distL="0" distR="0">
                  <wp:extent cx="1752600" cy="1952625"/>
                  <wp:effectExtent b="0" l="0" r="0" t="0"/>
                  <wp:docPr id="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b="6997" l="0" r="0" t="69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9526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Таскынкызы Анель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Переводчик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Высшее, Университет имени Илияса Жансугурова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 15.01.2002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Талдыкорган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положение:не замужем 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 87776206102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anell.taskynkyzy@mail.ru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Учебная практика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Переводчик 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Ноябрь 2020 — Январь 2021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г.Талдыкорган, Университет имени Илияса Жансугурова, Кафедра</w:t>
            </w:r>
          </w:p>
          <w:p w:rsidR="00000000" w:rsidDel="00000000" w:rsidP="00000000" w:rsidRDefault="00000000" w:rsidRPr="00000000" w14:paraId="00000059">
            <w:pPr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Январь 2021 - Апрель 2022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г.Талдыкорган, Университет имени Илияса Жансугурова, Кафедра</w:t>
            </w:r>
          </w:p>
          <w:p w:rsidR="00000000" w:rsidDel="00000000" w:rsidP="00000000" w:rsidRDefault="00000000" w:rsidRPr="00000000" w14:paraId="0000005C">
            <w:pPr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Гуманитарный факультет, Переводческое дело4 курс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tyjcwt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нание английского на уровне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(Разговорный)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знание немецкого А2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4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Навыки работы с офисной оргтехникой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грамотный подход к выполнению заданий;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Невосприимчивость к шуму – возможность выполнять свою работу в любой ситуации: при шуме, непогоде и т.д. Также в основном для переводчиков.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Возможность быстрого поиска информации и работы со словарем, работа с техническими и научными текстами, где прямой дословный перевод может быть неуместен.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поддержание порядка, исполнительность;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3"/>
              </w:numPr>
              <w:spacing w:after="0" w:lineRule="auto"/>
              <w:ind w:left="144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 время учебной практики была поставлена ​​оценка «отлично»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6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Ваши занятия в свободное время: Чтение, кулинария, играть в теннис,</w:t>
            </w:r>
          </w:p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6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....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</w:rPr>
              <w:drawing>
                <wp:inline distB="0" distT="0" distL="0" distR="0">
                  <wp:extent cx="1752600" cy="1952625"/>
                  <wp:effectExtent b="0" l="0" r="0" t="0"/>
                  <wp:docPr id="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6997" l="0" r="0" t="69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9526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Taskynkyzy Anel 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line="36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36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0"/>
                <w:szCs w:val="20"/>
                <w:rtl w:val="0"/>
              </w:rPr>
              <w:t xml:space="preserve">Interpreter</w:t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Education:High I.Jansugurov University 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15.01.2002</w:t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Taldykorgan </w:t>
            </w:r>
          </w:p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S</w:t>
            </w:r>
          </w:p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 87776206102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 anell.taskynkyzy15@mail.ru</w:t>
            </w:r>
          </w:p>
          <w:p w:rsidR="00000000" w:rsidDel="00000000" w:rsidP="00000000" w:rsidRDefault="00000000" w:rsidRPr="00000000" w14:paraId="0000009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TRAINING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Interpreter 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November 2020 - January 2021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Taldykorgan, Ilias Zhansugurov University, Department</w:t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January 2021 - April 2022</w:t>
            </w:r>
          </w:p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Taldykorgan, Ilias Zhansugurov University, Department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Faculty of Humanities Interpretation 4 year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4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Knowledge of English at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(Conversational)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knowledge of deutch at level A2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4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Excel, MS PowerPoint. Working knowledge of office equipment...</w:t>
            </w:r>
          </w:p>
          <w:p w:rsidR="00000000" w:rsidDel="00000000" w:rsidP="00000000" w:rsidRDefault="00000000" w:rsidRPr="00000000" w14:paraId="000000AA">
            <w:pPr>
              <w:widowControl w:val="0"/>
              <w:numPr>
                <w:ilvl w:val="0"/>
                <w:numId w:val="4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Competent approach to completing tasks;</w:t>
            </w:r>
          </w:p>
          <w:p w:rsidR="00000000" w:rsidDel="00000000" w:rsidP="00000000" w:rsidRDefault="00000000" w:rsidRPr="00000000" w14:paraId="000000AD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Noise immunity - the ability to do your job in any situation: noise, bad weather, etc. Also mainly for translators.</w:t>
            </w:r>
          </w:p>
          <w:p w:rsidR="00000000" w:rsidDel="00000000" w:rsidP="00000000" w:rsidRDefault="00000000" w:rsidRPr="00000000" w14:paraId="000000AE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The ability to quickly search for information and work with a dictionary, work with technical and scientific texts, where direct literal translation may be inappropriate.</w:t>
            </w:r>
          </w:p>
          <w:p w:rsidR="00000000" w:rsidDel="00000000" w:rsidP="00000000" w:rsidRDefault="00000000" w:rsidRPr="00000000" w14:paraId="000000AF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Maintaining order, diligence;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numPr>
                <w:ilvl w:val="0"/>
                <w:numId w:val="6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During the internship was marked with an "excellent" rating</w:t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B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numPr>
                <w:ilvl w:val="0"/>
                <w:numId w:val="6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free time activities: Reading, cooking, playing tennis</w:t>
            </w:r>
          </w:p>
          <w:p w:rsidR="00000000" w:rsidDel="00000000" w:rsidP="00000000" w:rsidRDefault="00000000" w:rsidRPr="00000000" w14:paraId="000000B6">
            <w:pPr>
              <w:widowControl w:val="0"/>
              <w:numPr>
                <w:ilvl w:val="0"/>
                <w:numId w:val="6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....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AE57E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AE57EC"/>
    <w:rPr>
      <w:rFonts w:ascii="Tahoma" w:cs="Tahoma" w:hAnsi="Tahoma"/>
      <w:sz w:val="16"/>
      <w:szCs w:val="16"/>
    </w:rPr>
  </w:style>
  <w:style w:type="character" w:styleId="a5">
    <w:name w:val="Hyperlink"/>
    <w:basedOn w:val="a0"/>
    <w:uiPriority w:val="99"/>
    <w:unhideWhenUsed w:val="1"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 w:val="1"/>
    <w:rsid w:val="00432EBB"/>
    <w:pPr>
      <w:ind w:left="720"/>
      <w:contextualSpacing w:val="1"/>
    </w:pPr>
  </w:style>
  <w:style w:type="paragraph" w:styleId="a7">
    <w:name w:val="header"/>
    <w:basedOn w:val="a"/>
    <w:link w:val="a8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 w:val="1"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qEiDUjOIEoDtFWvv0ldZR2bgqg==">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2022-10-19T06:23:00Z</dcterms:created>
  <dc:creator>561565</dc:creator>
</cp:coreProperties>
</file>